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05B7CDB9" w:rsidR="000178D5" w:rsidRDefault="00E437C2" w:rsidP="005B1E2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23DCFE22" w:rsidR="00FD4A73" w:rsidRPr="00A60A48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60A48" w:rsidRPr="00A60A48">
        <w:rPr>
          <w:rFonts w:ascii="Arial" w:eastAsia="Arial" w:hAnsi="Arial" w:cs="Arial"/>
          <w:sz w:val="22"/>
          <w:szCs w:val="22"/>
          <w:lang w:eastAsia="ar-SA"/>
        </w:rPr>
        <w:t>PZ.294.25278.2025</w:t>
      </w:r>
      <w:r w:rsidR="00A60A48" w:rsidRPr="00A60A48" w:rsidDel="00A60A48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68F0EB1D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60A48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5B1E27">
        <w:rPr>
          <w:rFonts w:ascii="Arial" w:eastAsia="Arial" w:hAnsi="Arial" w:cs="Arial"/>
          <w:sz w:val="22"/>
          <w:szCs w:val="22"/>
          <w:lang w:eastAsia="ar-SA"/>
        </w:rPr>
        <w:t>………………………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18C0BB45" w:rsidR="003C2833" w:rsidRDefault="00A60A48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215A0107" w14:textId="04426777" w:rsidR="00A60A48" w:rsidRDefault="00A60A48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Tuwima 28 </w:t>
      </w:r>
    </w:p>
    <w:p w14:paraId="00DDBF35" w14:textId="271C44D8" w:rsidR="00A60A48" w:rsidRPr="009564BD" w:rsidRDefault="00A60A48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B1E2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60A48">
        <w:rPr>
          <w:rFonts w:ascii="Arial" w:hAnsi="Arial" w:cs="Arial"/>
          <w:b/>
          <w:sz w:val="24"/>
          <w:szCs w:val="24"/>
        </w:rPr>
        <w:t xml:space="preserve">O </w:t>
      </w:r>
      <w:r w:rsidRPr="005B1E27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1D7D8E3D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1E27">
        <w:rPr>
          <w:rFonts w:ascii="Arial" w:hAnsi="Arial" w:cs="Arial"/>
          <w:b/>
          <w:sz w:val="24"/>
          <w:szCs w:val="24"/>
        </w:rPr>
        <w:t>ZAKUPOWYM</w:t>
      </w:r>
      <w:r w:rsidR="00842D22" w:rsidRPr="005B1E27">
        <w:rPr>
          <w:rFonts w:ascii="Arial" w:hAnsi="Arial" w:cs="Arial"/>
          <w:b/>
          <w:sz w:val="24"/>
          <w:szCs w:val="24"/>
        </w:rPr>
        <w:t xml:space="preserve"> </w:t>
      </w:r>
      <w:r w:rsidRPr="005B1E27">
        <w:rPr>
          <w:rFonts w:ascii="Arial" w:hAnsi="Arial" w:cs="Arial"/>
          <w:b/>
          <w:sz w:val="24"/>
          <w:szCs w:val="24"/>
        </w:rPr>
        <w:t>I BRA</w:t>
      </w:r>
      <w:r w:rsidR="00612017" w:rsidRPr="005B1E2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4C67713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60A48" w:rsidRPr="00A60A48">
        <w:rPr>
          <w:rFonts w:ascii="Arial" w:hAnsi="Arial" w:cs="Arial"/>
          <w:b/>
          <w:bCs/>
          <w:sz w:val="22"/>
          <w:szCs w:val="22"/>
        </w:rPr>
        <w:t>Sukcesywne dostawy wraz z transportem trzewików roboczych ocieplanych i ochronnych, trzewików zawodowych oraz obuwia gumowego dla pracowników Zakładu Linii Kolejowych w Łodzi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FC18E6C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60A48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A60A48" w:rsidDel="00A60A48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DB0475C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7611D" w14:textId="77777777" w:rsidR="00493221" w:rsidRDefault="00493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741053E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E0C7F" w14:textId="77777777" w:rsidR="00493221" w:rsidRDefault="00493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C0FDB" w14:textId="77777777" w:rsidR="00493221" w:rsidRDefault="00493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868218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ins w:id="0" w:author="Smolec Karolina" w:date="2025-12-02T10:20:00Z" w16du:dateUtc="2025-12-02T09:20:00Z">
      <w:r w:rsidR="00493221">
        <w:rPr>
          <w:rFonts w:ascii="Arial" w:hAnsi="Arial" w:cs="Arial"/>
          <w:b/>
          <w:i/>
          <w:sz w:val="18"/>
          <w:szCs w:val="16"/>
        </w:rPr>
        <w:t xml:space="preserve"> </w:t>
      </w:r>
    </w:ins>
    <w:r w:rsidR="00A60A48">
      <w:rPr>
        <w:rFonts w:ascii="Arial" w:hAnsi="Arial" w:cs="Arial"/>
        <w:b/>
        <w:i/>
        <w:sz w:val="18"/>
        <w:szCs w:val="16"/>
      </w:rPr>
      <w:t>2</w:t>
    </w:r>
    <w:ins w:id="1" w:author="Smolec Karolina" w:date="2025-12-02T10:20:00Z" w16du:dateUtc="2025-12-02T09:20:00Z">
      <w:r w:rsidR="00493221">
        <w:rPr>
          <w:rFonts w:ascii="Arial" w:hAnsi="Arial" w:cs="Arial"/>
          <w:b/>
          <w:i/>
          <w:sz w:val="18"/>
          <w:szCs w:val="16"/>
        </w:rPr>
        <w:t xml:space="preserve"> </w:t>
      </w:r>
    </w:ins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3B2E2363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</w:t>
    </w:r>
    <w:r w:rsidR="00A60A48">
      <w:rPr>
        <w:rFonts w:ascii="Arial" w:hAnsi="Arial" w:cs="Arial"/>
        <w:b/>
        <w:i/>
        <w:sz w:val="18"/>
        <w:szCs w:val="16"/>
      </w:rPr>
      <w:t xml:space="preserve"> 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9323" w14:textId="77777777" w:rsidR="00493221" w:rsidRDefault="00493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9929302">
    <w:abstractNumId w:val="3"/>
  </w:num>
  <w:num w:numId="2" w16cid:durableId="418523798">
    <w:abstractNumId w:val="0"/>
  </w:num>
  <w:num w:numId="3" w16cid:durableId="1057510256">
    <w:abstractNumId w:val="2"/>
  </w:num>
  <w:num w:numId="4" w16cid:durableId="251593737">
    <w:abstractNumId w:val="1"/>
  </w:num>
  <w:num w:numId="5" w16cid:durableId="195875146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molec Karolina">
    <w15:presenceInfo w15:providerId="AD" w15:userId="S::PLK065587@office.plk-sa.pl::a356e281-dbae-4f4f-8578-09578af88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3221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1E27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A48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C4743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60A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Smolec Karolina</cp:lastModifiedBy>
  <cp:revision>4</cp:revision>
  <cp:lastPrinted>2021-12-07T13:00:00Z</cp:lastPrinted>
  <dcterms:created xsi:type="dcterms:W3CDTF">2025-12-02T09:19:00Z</dcterms:created>
  <dcterms:modified xsi:type="dcterms:W3CDTF">2025-12-02T09:20:00Z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